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05D4085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648E3">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BAA0B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648E3">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106D047"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648E3">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7648E3">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lastRenderedPageBreak/>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w:t>
      </w:r>
      <w:r w:rsidR="006661FE">
        <w:lastRenderedPageBreak/>
        <w:t xml:space="preserve">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lastRenderedPageBreak/>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w:t>
      </w:r>
      <w:r w:rsidRPr="0099632B">
        <w:rPr>
          <w:rFonts w:cs="Arial"/>
          <w:szCs w:val="22"/>
        </w:rPr>
        <w:lastRenderedPageBreak/>
        <w:t>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w:t>
      </w:r>
      <w:r w:rsidRPr="0099632B">
        <w:rPr>
          <w:rFonts w:cs="Arial"/>
          <w:szCs w:val="22"/>
        </w:rPr>
        <w:lastRenderedPageBreak/>
        <w:t xml:space="preserve">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w:t>
      </w:r>
      <w:r>
        <w:lastRenderedPageBreak/>
        <w:t>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1B32B2" w:rsidRDefault="00926FF8" w:rsidP="215D4A0F">
      <w:pPr>
        <w:pStyle w:val="Default"/>
        <w:ind w:left="1440"/>
        <w:rPr>
          <w:rFonts w:ascii="Arial (W1)" w:hAnsi="Arial (W1)"/>
          <w:sz w:val="22"/>
          <w:szCs w:val="22"/>
          <w:lang w:val="it-IT"/>
        </w:rPr>
      </w:pPr>
      <w:r w:rsidRPr="004D2270">
        <w:rPr>
          <w:rFonts w:ascii="Arial (W1)" w:hAnsi="Arial (W1)"/>
          <w:sz w:val="22"/>
          <w:szCs w:val="22"/>
        </w:rPr>
        <w:tab/>
      </w:r>
      <w:r w:rsidRPr="001B32B2">
        <w:rPr>
          <w:rFonts w:ascii="Arial (W1)" w:hAnsi="Arial (W1)"/>
          <w:sz w:val="22"/>
          <w:szCs w:val="22"/>
          <w:lang w:val="it-IT"/>
        </w:rPr>
        <w:t>+ min ( Cap</w:t>
      </w:r>
      <w:r w:rsidRPr="001B32B2">
        <w:rPr>
          <w:rFonts w:ascii="Arial (W1)" w:hAnsi="Arial (W1)"/>
          <w:sz w:val="22"/>
          <w:szCs w:val="22"/>
          <w:vertAlign w:val="subscript"/>
          <w:lang w:val="it-IT"/>
        </w:rPr>
        <w:t>IBC</w:t>
      </w:r>
      <w:r w:rsidRPr="001B32B2">
        <w:rPr>
          <w:rFonts w:ascii="Arial (W1)" w:hAnsi="Arial (W1)"/>
          <w:sz w:val="22"/>
          <w:szCs w:val="22"/>
          <w:lang w:val="it-IT"/>
        </w:rPr>
        <w:t>, Cap</w:t>
      </w:r>
      <w:r w:rsidRPr="001B32B2">
        <w:rPr>
          <w:rFonts w:ascii="Arial (W1)" w:hAnsi="Arial (W1)"/>
          <w:sz w:val="22"/>
          <w:szCs w:val="22"/>
          <w:vertAlign w:val="subscript"/>
          <w:lang w:val="it-IT"/>
        </w:rPr>
        <w:t>C</w:t>
      </w:r>
      <w:r w:rsidRPr="001B32B2">
        <w:rPr>
          <w:rFonts w:ascii="Arial (W1)" w:hAnsi="Arial (W1)"/>
          <w:sz w:val="22"/>
          <w:szCs w:val="22"/>
          <w:lang w:val="it-IT"/>
        </w:rPr>
        <w:t xml:space="preserve"> - ILF</w:t>
      </w:r>
      <w:r w:rsidRPr="001B32B2">
        <w:rPr>
          <w:rFonts w:ascii="Arial (W1)" w:hAnsi="Arial (W1)"/>
          <w:sz w:val="22"/>
          <w:szCs w:val="22"/>
          <w:vertAlign w:val="subscript"/>
          <w:lang w:val="it-IT"/>
        </w:rPr>
        <w:t>C</w:t>
      </w:r>
      <w:r w:rsidRPr="001B32B2">
        <w:rPr>
          <w:rFonts w:ascii="Arial (W1)" w:hAnsi="Arial (W1)"/>
          <w:sz w:val="22"/>
          <w:szCs w:val="22"/>
          <w:lang w:val="it-IT"/>
        </w:rPr>
        <w:t xml:space="preserve"> × TEC</w:t>
      </w:r>
      <w:r w:rsidRPr="001B32B2">
        <w:rPr>
          <w:rFonts w:ascii="Arial (W1)" w:hAnsi="Arial (W1)"/>
          <w:sz w:val="22"/>
          <w:szCs w:val="22"/>
          <w:vertAlign w:val="subscript"/>
          <w:lang w:val="it-IT"/>
        </w:rPr>
        <w:t>C</w:t>
      </w:r>
      <w:r w:rsidRPr="001B32B2">
        <w:rPr>
          <w:rFonts w:ascii="Arial (W1)" w:hAnsi="Arial (W1)"/>
          <w:sz w:val="22"/>
          <w:szCs w:val="22"/>
          <w:lang w:val="it-IT"/>
        </w:rPr>
        <w:t>) }</w:t>
      </w:r>
    </w:p>
    <w:p w14:paraId="7D2C050F" w14:textId="77777777" w:rsidR="00277DA2" w:rsidRPr="001B32B2" w:rsidRDefault="00277DA2" w:rsidP="00277DA2">
      <w:pPr>
        <w:pStyle w:val="Default"/>
        <w:ind w:left="1440"/>
        <w:rPr>
          <w:rFonts w:ascii="Arial (W1)" w:hAnsi="Arial (W1)"/>
          <w:sz w:val="22"/>
          <w:szCs w:val="22"/>
          <w:lang w:val="it-IT"/>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7F80F094" w14:textId="77777777" w:rsidR="00AE4FDC" w:rsidRPr="008527D2" w:rsidRDefault="00AE4FDC" w:rsidP="00AE4FDC">
      <w:pPr>
        <w:pStyle w:val="1"/>
        <w:ind w:left="1440"/>
        <w:rPr>
          <w:ins w:id="172" w:author="Author" w:date="2024-06-14T13:19:00Z"/>
          <w:b/>
          <w:bCs/>
        </w:rPr>
      </w:pPr>
      <w:ins w:id="173" w:author="Author" w:date="2024-06-14T13:19:00Z">
        <w:r>
          <w:t xml:space="preserve">For calculation of ALF relating to an </w:t>
        </w:r>
        <w:r>
          <w:rPr>
            <w:b/>
            <w:bCs/>
          </w:rPr>
          <w:t xml:space="preserve">Electricity Generation Facility </w:t>
        </w:r>
        <w:r>
          <w:t xml:space="preserve">that is not an </w:t>
        </w:r>
        <w:r>
          <w:rPr>
            <w:b/>
            <w:bCs/>
          </w:rPr>
          <w:t>Electricity Storage Facility:</w:t>
        </w:r>
      </w:ins>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rPr>
          <w:ins w:id="174" w:author="Author" w:date="2024-06-14T13:19:00Z"/>
        </w:rPr>
      </w:pPr>
    </w:p>
    <w:p w14:paraId="6B095502" w14:textId="77777777" w:rsidR="00151B32" w:rsidRDefault="00151B32" w:rsidP="00151B32">
      <w:pPr>
        <w:pStyle w:val="1"/>
        <w:ind w:left="1440"/>
        <w:rPr>
          <w:ins w:id="175" w:author="Author" w:date="2024-06-14T13:19:00Z"/>
        </w:rPr>
      </w:pPr>
      <w:ins w:id="176" w:author="Author" w:date="2024-06-14T13:19:00Z">
        <w:r>
          <w:t xml:space="preserve">For calculation of the ALF relating to an </w:t>
        </w:r>
        <w:r>
          <w:rPr>
            <w:b/>
            <w:bCs/>
          </w:rPr>
          <w:t xml:space="preserve">Electricity Storage Facility </w:t>
        </w:r>
        <w:r>
          <w:t>only:</w:t>
        </w:r>
      </w:ins>
    </w:p>
    <w:p w14:paraId="600F1859" w14:textId="77777777" w:rsidR="00151B32" w:rsidRDefault="00151B32" w:rsidP="00151B32">
      <w:pPr>
        <w:pStyle w:val="1"/>
        <w:ind w:left="1440"/>
        <w:rPr>
          <w:ins w:id="177" w:author="Author" w:date="2024-06-14T13:19:00Z"/>
          <w:rStyle w:val="ui-provider"/>
        </w:rPr>
      </w:pPr>
      <w:ins w:id="178" w:author="Author" w:date="2024-06-14T13:19:00Z">
        <w:r>
          <w:t>GMWh</w:t>
        </w:r>
        <w:r w:rsidRPr="00E215A3">
          <w:rPr>
            <w:vertAlign w:val="subscript"/>
          </w:rPr>
          <w:t>p</w:t>
        </w:r>
        <w:r>
          <w:t xml:space="preserve"> is the actual metered net output </w:t>
        </w:r>
        <w:r>
          <w:rPr>
            <w:rStyle w:val="ui-provider"/>
          </w:rPr>
          <w:t xml:space="preserve">in a </w:t>
        </w:r>
        <w:r w:rsidRPr="00CC545F">
          <w:rPr>
            <w:rStyle w:val="ui-provider"/>
            <w:b/>
            <w:bCs/>
          </w:rPr>
          <w:t>Settlement Period</w:t>
        </w:r>
        <w:r>
          <w:rPr>
            <w:rStyle w:val="ui-provider"/>
          </w:rPr>
          <w:t xml:space="preserve"> related to the power station TEC (MW). For the avoidance of doubt, where the actual metered net output across all </w:t>
        </w:r>
        <w:r w:rsidRPr="00CC545F">
          <w:rPr>
            <w:rStyle w:val="ui-provider"/>
            <w:b/>
            <w:bCs/>
          </w:rPr>
          <w:t>Settlement Periods</w:t>
        </w:r>
        <w:r>
          <w:rPr>
            <w:rStyle w:val="ui-provider"/>
          </w:rPr>
          <w:t xml:space="preserve"> in a </w:t>
        </w:r>
        <w:r w:rsidRPr="00CC545F">
          <w:rPr>
            <w:rStyle w:val="ui-provider"/>
            <w:b/>
            <w:bCs/>
          </w:rPr>
          <w:t>Financial Year</w:t>
        </w:r>
        <w:r>
          <w:rPr>
            <w:rStyle w:val="ui-provider"/>
          </w:rPr>
          <w:t xml:space="preserve"> is negative, this shall be taken to be 0; and</w:t>
        </w:r>
      </w:ins>
    </w:p>
    <w:p w14:paraId="3E25FA74" w14:textId="77777777" w:rsidR="00151B32" w:rsidRDefault="00151B32" w:rsidP="00151B32">
      <w:pPr>
        <w:pStyle w:val="1"/>
        <w:ind w:left="1440"/>
        <w:rPr>
          <w:ins w:id="179" w:author="Author" w:date="2024-06-14T13:19:00Z"/>
        </w:rPr>
      </w:pPr>
      <w:ins w:id="180" w:author="Author" w:date="2024-06-14T13:19:00Z">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ins>
    </w:p>
    <w:p w14:paraId="2776D909" w14:textId="77777777" w:rsidR="00151B32" w:rsidRDefault="00151B32" w:rsidP="00636937">
      <w:pPr>
        <w:pStyle w:val="1"/>
        <w:ind w:left="1440"/>
      </w:pPr>
    </w:p>
    <w:p w14:paraId="515E40F5" w14:textId="77777777" w:rsidR="00636937" w:rsidRPr="00891501" w:rsidRDefault="00636937" w:rsidP="00636937">
      <w:pPr>
        <w:pStyle w:val="1"/>
        <w:ind w:left="720"/>
        <w:jc w:val="both"/>
      </w:pPr>
    </w:p>
    <w:p w14:paraId="27EED677" w14:textId="741B93D9" w:rsidR="00636937" w:rsidRPr="00823D2E" w:rsidRDefault="00636937" w:rsidP="007D27B2">
      <w:pPr>
        <w:pStyle w:val="1"/>
        <w:numPr>
          <w:ilvl w:val="0"/>
          <w:numId w:val="90"/>
        </w:numPr>
        <w:jc w:val="both"/>
        <w:rPr>
          <w:b/>
        </w:rPr>
      </w:pPr>
      <w:r w:rsidRPr="00891501">
        <w:t xml:space="preserve">The </w:t>
      </w:r>
      <w:r>
        <w:t>appropriate output (FPN or actual metered</w:t>
      </w:r>
      <w:ins w:id="181" w:author="Author" w:date="2024-06-14T13:20:00Z">
        <w:r w:rsidR="00E0322E">
          <w:t xml:space="preserve"> output; or actual metered net output</w:t>
        </w:r>
      </w:ins>
      <w:r>
        <w:t xml:space="preserve">)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6E1AE0DC"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(FPN or actual metered</w:t>
      </w:r>
      <w:ins w:id="182" w:author="Author" w:date="2024-06-14T13:20:00Z">
        <w:r w:rsidR="00EA3F67">
          <w:t xml:space="preserve"> </w:t>
        </w:r>
      </w:ins>
      <w:r>
        <w:t xml:space="preserve">) </w:t>
      </w:r>
      <w:r w:rsidRPr="00891501">
        <w:t>data are available for a</w:t>
      </w:r>
      <w:r>
        <w:t>n individual Power Station</w:t>
      </w:r>
      <w:r w:rsidRPr="00891501">
        <w:t xml:space="preserve"> then the higher three </w:t>
      </w:r>
      <w:r w:rsidR="00A3322B" w:rsidRPr="00A3322B">
        <w:rPr>
          <w:b/>
        </w:rPr>
        <w:t>Financi</w:t>
      </w:r>
      <w:ins w:id="183" w:author="Author" w:date="2024-06-14T13:20:00Z">
        <w:r w:rsidR="00EA3F67" w:rsidRPr="00EA3F67">
          <w:t xml:space="preserve"> </w:t>
        </w:r>
        <w:r w:rsidR="00EA3F67">
          <w:t>output; or actual metered net output</w:t>
        </w:r>
        <w:r w:rsidR="00EA3F67" w:rsidRPr="00A3322B">
          <w:rPr>
            <w:b/>
          </w:rPr>
          <w:t xml:space="preserve"> </w:t>
        </w:r>
      </w:ins>
      <w:r w:rsidR="00A3322B" w:rsidRPr="00A3322B">
        <w:rPr>
          <w:b/>
        </w:rPr>
        <w:t>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4CA619D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ins w:id="184" w:author="Author" w:date="2024-06-14T13:20:00Z">
        <w:r w:rsidR="001731A3" w:rsidRPr="001731A3">
          <w:t xml:space="preserve"> </w:t>
        </w:r>
        <w:r w:rsidR="001731A3">
          <w:t>output; or actual metered net output</w:t>
        </w:r>
      </w:ins>
      <w:r>
        <w:t>)</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534C1F19"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ins w:id="185" w:author="Author" w:date="2024-06-14T13:21:00Z">
        <w:r w:rsidR="00FE6A68">
          <w:t xml:space="preserve"> output; or actual metered net output</w:t>
        </w:r>
      </w:ins>
      <w:r>
        <w:t>)</w:t>
      </w:r>
      <w:r w:rsidRPr="00891501">
        <w:t xml:space="preserve"> data</w:t>
      </w:r>
      <w:r w:rsidRPr="00891501" w:rsidDel="00BB7E8F">
        <w:t xml:space="preserve"> </w:t>
      </w:r>
      <w:r w:rsidRPr="00891501">
        <w:t xml:space="preserve">would be replaced by generic data for that </w:t>
      </w:r>
      <w:r w:rsidRPr="00891501">
        <w:lastRenderedPageBreak/>
        <w:t>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lastRenderedPageBreak/>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1B32B2"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lastRenderedPageBreak/>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1B32B2"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1B32B2"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m:t>
              </m:r>
              <m:r>
                <w:rPr>
                  <w:rFonts w:ascii="Cambria Math" w:hAnsi="Cambria Math"/>
                </w:rPr>
                <m:t>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86"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1B32B2"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87" w:name="_Toc208554779"/>
      <w:bookmarkStart w:id="188" w:name="_Toc208745842"/>
      <w:bookmarkStart w:id="189" w:name="_Toc274049688"/>
      <w:r w:rsidRPr="00D76842">
        <w:rPr>
          <w:color w:val="auto"/>
        </w:rPr>
        <w:t>Deriving the Final Local Tariff</w:t>
      </w:r>
      <w:bookmarkEnd w:id="187"/>
      <w:bookmarkEnd w:id="188"/>
      <w:r>
        <w:rPr>
          <w:color w:val="auto"/>
        </w:rPr>
        <w:t xml:space="preserve"> (</w:t>
      </w:r>
      <w:r w:rsidRPr="00D76842">
        <w:rPr>
          <w:color w:val="auto"/>
        </w:rPr>
        <w:t>£/kW</w:t>
      </w:r>
      <w:r>
        <w:rPr>
          <w:color w:val="auto"/>
        </w:rPr>
        <w:t>)</w:t>
      </w:r>
      <w:bookmarkEnd w:id="189"/>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90" w:name="_Toc208554780"/>
      <w:bookmarkStart w:id="191" w:name="_Toc208745843"/>
      <w:bookmarkStart w:id="192" w:name="_Toc274049689"/>
      <w:r w:rsidRPr="009F4FB0">
        <w:rPr>
          <w:i/>
          <w:color w:val="auto"/>
        </w:rPr>
        <w:t>Local Circuit Tariff</w:t>
      </w:r>
      <w:bookmarkEnd w:id="190"/>
      <w:bookmarkEnd w:id="191"/>
      <w:bookmarkEnd w:id="192"/>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lastRenderedPageBreak/>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93" w:name="_Toc208554781"/>
      <w:bookmarkStart w:id="194" w:name="_Toc208745844"/>
    </w:p>
    <w:p w14:paraId="7839E442" w14:textId="77777777" w:rsidR="006661FE" w:rsidRPr="00543982" w:rsidRDefault="006661FE" w:rsidP="006661FE">
      <w:pPr>
        <w:pStyle w:val="Heading3"/>
        <w:ind w:left="709"/>
        <w:rPr>
          <w:rFonts w:ascii="Arial" w:hAnsi="Arial" w:cs="Arial"/>
          <w:b/>
        </w:rPr>
      </w:pPr>
      <w:bookmarkStart w:id="195" w:name="_Toc274049690"/>
      <w:r w:rsidRPr="00543982">
        <w:rPr>
          <w:rFonts w:ascii="Arial" w:hAnsi="Arial" w:cs="Arial"/>
          <w:b/>
        </w:rPr>
        <w:t>Onshore Local Substation Tariff</w:t>
      </w:r>
      <w:bookmarkEnd w:id="193"/>
      <w:bookmarkEnd w:id="194"/>
      <w:bookmarkEnd w:id="195"/>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96"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lastRenderedPageBreak/>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96"/>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97" w:name="_Toc274049691"/>
      <w:r w:rsidRPr="00543982">
        <w:rPr>
          <w:rFonts w:ascii="Arial" w:hAnsi="Arial" w:cs="Arial"/>
          <w:b/>
        </w:rPr>
        <w:t>Offshore substation local tariff</w:t>
      </w:r>
      <w:bookmarkEnd w:id="197"/>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 xml:space="preserve">reviewed at the start of every onshore price control period. For each subsequent year within the price control period, these </w:t>
      </w:r>
      <w:r w:rsidR="00EB0565">
        <w:lastRenderedPageBreak/>
        <w:t>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98" w:name="_Toc49661115"/>
      <w:bookmarkStart w:id="199" w:name="_Toc274049692"/>
      <w:bookmarkEnd w:id="186"/>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98"/>
    <w:bookmarkEnd w:id="199"/>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00" w:name="_Toc32201079"/>
      <w:bookmarkStart w:id="201" w:name="_Toc49661116"/>
      <w:bookmarkStart w:id="202" w:name="_Toc274049693"/>
      <w:r>
        <w:t>Final £/kW Tariff</w:t>
      </w:r>
      <w:bookmarkEnd w:id="200"/>
      <w:bookmarkEnd w:id="201"/>
      <w:bookmarkEnd w:id="202"/>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lastRenderedPageBreak/>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1B32B2"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1B32B2"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lastRenderedPageBreak/>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lastRenderedPageBreak/>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03" w:name="_Toc274049694"/>
      <w:r w:rsidRPr="007B2988">
        <w:t>Stability &amp; Predictability of TNUoS tariffs</w:t>
      </w:r>
      <w:bookmarkEnd w:id="203"/>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lastRenderedPageBreak/>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04" w:name="_Toc32201081"/>
      <w:bookmarkStart w:id="205"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lastRenderedPageBreak/>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lastRenderedPageBreak/>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06"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06"/>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07"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07"/>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08" w:name="_Toc32201082"/>
      <w:bookmarkStart w:id="209" w:name="_Toc49661119"/>
      <w:bookmarkEnd w:id="204"/>
      <w:bookmarkEnd w:id="205"/>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10" w:name="_Ref506957800"/>
      <w:bookmarkStart w:id="211" w:name="_Toc32201083"/>
      <w:bookmarkStart w:id="212" w:name="_Toc49661120"/>
      <w:bookmarkStart w:id="213" w:name="_Toc98821478"/>
      <w:bookmarkStart w:id="214" w:name="_Toc111259845"/>
      <w:bookmarkStart w:id="215" w:name="_Toc111262532"/>
      <w:bookmarkStart w:id="216" w:name="_Toc274049695"/>
      <w:bookmarkEnd w:id="208"/>
      <w:bookmarkEnd w:id="209"/>
      <w:r w:rsidRPr="00D54761">
        <w:rPr>
          <w:bCs/>
          <w:color w:val="auto"/>
          <w:sz w:val="28"/>
          <w:szCs w:val="28"/>
        </w:rPr>
        <w:t>14.16 Derivation of the Transmission Network Use of System Energy Consumption Tariff</w:t>
      </w:r>
      <w:bookmarkEnd w:id="210"/>
      <w:bookmarkEnd w:id="211"/>
      <w:bookmarkEnd w:id="212"/>
      <w:r w:rsidRPr="00D54761">
        <w:rPr>
          <w:bCs/>
          <w:color w:val="auto"/>
          <w:sz w:val="28"/>
          <w:szCs w:val="28"/>
        </w:rPr>
        <w:t xml:space="preserve"> and Short Term Capacity Tariff</w:t>
      </w:r>
      <w:bookmarkEnd w:id="213"/>
      <w:bookmarkEnd w:id="214"/>
      <w:bookmarkEnd w:id="215"/>
      <w:r w:rsidRPr="00D54761">
        <w:rPr>
          <w:bCs/>
          <w:color w:val="auto"/>
          <w:sz w:val="28"/>
          <w:szCs w:val="28"/>
        </w:rPr>
        <w:t>s</w:t>
      </w:r>
      <w:bookmarkEnd w:id="216"/>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17" w:name="_Toc274049696"/>
      <w:r>
        <w:t>Short Term Transmission Entry Capacity (STTEC) Tariff</w:t>
      </w:r>
      <w:bookmarkEnd w:id="217"/>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18" w:name="_Toc274049697"/>
      <w:r w:rsidRPr="00DC7159">
        <w:t>Limited Duration Transmission Entry Capacity (LDTEC) Tariffs</w:t>
      </w:r>
      <w:bookmarkEnd w:id="218"/>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19"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20" w:name="_Toc32201085"/>
      <w:bookmarkStart w:id="221" w:name="_Toc49661123"/>
      <w:bookmarkStart w:id="222" w:name="_Toc274049698"/>
      <w:bookmarkEnd w:id="219"/>
      <w:r w:rsidRPr="00D54761">
        <w:rPr>
          <w:color w:val="auto"/>
          <w:sz w:val="28"/>
          <w:szCs w:val="28"/>
        </w:rPr>
        <w:lastRenderedPageBreak/>
        <w:t>14.17 Demand Charges</w:t>
      </w:r>
      <w:bookmarkEnd w:id="220"/>
      <w:bookmarkEnd w:id="221"/>
      <w:bookmarkEnd w:id="222"/>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23" w:name="_Toc32201086"/>
      <w:bookmarkStart w:id="224" w:name="_Toc49661124"/>
      <w:bookmarkStart w:id="225" w:name="_Toc274049699"/>
      <w:r>
        <w:t>Parties Liable for Demand Charges</w:t>
      </w:r>
      <w:bookmarkEnd w:id="223"/>
      <w:bookmarkEnd w:id="224"/>
      <w:bookmarkEnd w:id="225"/>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26" w:name="_Toc32201087"/>
      <w:bookmarkStart w:id="227" w:name="_Toc49661125"/>
      <w:bookmarkStart w:id="228" w:name="_Toc274049700"/>
      <w:r>
        <w:t xml:space="preserve">Basis of </w:t>
      </w:r>
      <w:r w:rsidR="00010EB2">
        <w:t>Demand Locational</w:t>
      </w:r>
      <w:r>
        <w:t xml:space="preserve"> Charges</w:t>
      </w:r>
      <w:bookmarkEnd w:id="226"/>
      <w:bookmarkEnd w:id="227"/>
      <w:bookmarkEnd w:id="228"/>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29" w:name="_Toc49661126"/>
      <w:bookmarkStart w:id="230"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29"/>
      <w:bookmarkEnd w:id="230"/>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31" w:name="_Toc49661127"/>
      <w:bookmarkStart w:id="232" w:name="_Toc274049702"/>
      <w:r w:rsidRPr="004248A1">
        <w:rPr>
          <w:rFonts w:ascii="Arial" w:hAnsi="Arial" w:cs="Arial"/>
          <w:b/>
        </w:rPr>
        <w:t>Power Stations with a Bilateral Connection Agreement</w:t>
      </w:r>
      <w:bookmarkEnd w:id="231"/>
      <w:r w:rsidRPr="004248A1">
        <w:rPr>
          <w:rFonts w:ascii="Arial" w:hAnsi="Arial" w:cs="Arial"/>
          <w:b/>
        </w:rPr>
        <w:t xml:space="preserve"> and Licensable Generation with a Bilateral Embedded Generation Agreement</w:t>
      </w:r>
      <w:bookmarkEnd w:id="232"/>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33" w:name="_Toc49661128"/>
      <w:bookmarkStart w:id="234" w:name="_Toc274049703"/>
      <w:r w:rsidRPr="004248A1">
        <w:rPr>
          <w:rFonts w:ascii="Arial" w:hAnsi="Arial" w:cs="Arial"/>
          <w:b/>
        </w:rPr>
        <w:lastRenderedPageBreak/>
        <w:t>Exemptible Generation and Derogated Distribution Interconnectors with a Bilateral Embedded Generation Agreement</w:t>
      </w:r>
      <w:bookmarkEnd w:id="233"/>
      <w:bookmarkEnd w:id="234"/>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35" w:name="_Toc32201088"/>
      <w:bookmarkStart w:id="236" w:name="_Toc49661130"/>
    </w:p>
    <w:p w14:paraId="2145EB86" w14:textId="77777777" w:rsidR="006661FE" w:rsidRDefault="006661FE" w:rsidP="006661FE">
      <w:pPr>
        <w:pStyle w:val="Heading2"/>
      </w:pPr>
      <w:bookmarkStart w:id="237" w:name="_Toc274049704"/>
      <w:r>
        <w:t>Small Generators Tariffs</w:t>
      </w:r>
      <w:bookmarkEnd w:id="237"/>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38" w:name="_Toc274049705"/>
      <w:r>
        <w:t>The Triad</w:t>
      </w:r>
      <w:bookmarkEnd w:id="235"/>
      <w:bookmarkEnd w:id="236"/>
      <w:bookmarkEnd w:id="238"/>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39"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39"/>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40" w:name="_Toc497131269"/>
      <w:r w:rsidR="006661FE">
        <w:fldChar w:fldCharType="begin"/>
      </w:r>
      <w:r w:rsidR="006661FE">
        <w:instrText xml:space="preserve"> XE "Triad" </w:instrText>
      </w:r>
      <w:r w:rsidR="006661FE">
        <w:fldChar w:fldCharType="end"/>
      </w:r>
      <w:bookmarkEnd w:id="240"/>
      <w:r w:rsidR="006661FE">
        <w:fldChar w:fldCharType="begin"/>
      </w:r>
      <w:r w:rsidR="006661FE">
        <w:instrText xml:space="preserve"> XE "Trading Unit" </w:instrText>
      </w:r>
      <w:r w:rsidR="006661FE">
        <w:fldChar w:fldCharType="end"/>
      </w:r>
    </w:p>
    <w:bookmarkStart w:id="241"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41"/>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42" w:name="_Hlt497734631"/>
      <w:bookmarkEnd w:id="242"/>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w:t>
      </w:r>
      <w:r>
        <w:rPr>
          <w:rFonts w:ascii="Arial" w:hAnsi="Arial" w:cs="Arial"/>
        </w:rPr>
        <w:lastRenderedPageBreak/>
        <w:t xml:space="preserve">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43" w:name="_Hlk35263653"/>
      <w:bookmarkStart w:id="244" w:name="_Hlk35263622"/>
      <w:r w:rsidRPr="00010EB2">
        <w:rPr>
          <w:rFonts w:ascii="Arial" w:hAnsi="Arial" w:cs="Arial"/>
          <w:b/>
        </w:rPr>
        <w:t>Initial Reconciliation Part 2 – Non-half-hourly metered demand</w:t>
      </w:r>
    </w:p>
    <w:bookmarkEnd w:id="243"/>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lastRenderedPageBreak/>
        <w:t xml:space="preserve">Actual payments for </w:t>
      </w:r>
      <w:bookmarkStart w:id="245" w:name="_Hlk35263694"/>
      <w:r w:rsidRPr="00010EB2">
        <w:rPr>
          <w:rFonts w:ascii="Arial" w:hAnsi="Arial" w:cs="Arial"/>
        </w:rPr>
        <w:t xml:space="preserve">non-half-hourly metered demand will be </w:t>
      </w:r>
      <w:bookmarkEnd w:id="245"/>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44"/>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5BB2387A"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lastRenderedPageBreak/>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1B32B2"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46"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w:t>
      </w:r>
      <w:r w:rsidRPr="007E2F78">
        <w:lastRenderedPageBreak/>
        <w:t xml:space="preserve">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47" w:name="_Toc274049713"/>
      <w:r>
        <w:t>Further Information</w:t>
      </w:r>
      <w:bookmarkEnd w:id="247"/>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w:t>
      </w:r>
      <w:r>
        <w:rPr>
          <w:rFonts w:ascii="Arial" w:hAnsi="Arial" w:cs="Arial"/>
        </w:rPr>
        <w:lastRenderedPageBreak/>
        <w:t xml:space="preserve">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48" w:name="_Toc32201092"/>
      <w:bookmarkStart w:id="249" w:name="_Toc49661139"/>
      <w:bookmarkStart w:id="250" w:name="_Toc274049714"/>
      <w:bookmarkEnd w:id="246"/>
      <w:r w:rsidRPr="00FE40FB">
        <w:rPr>
          <w:color w:val="auto"/>
          <w:sz w:val="28"/>
          <w:szCs w:val="28"/>
        </w:rPr>
        <w:lastRenderedPageBreak/>
        <w:t>14.18 Generation charges</w:t>
      </w:r>
      <w:bookmarkEnd w:id="248"/>
      <w:bookmarkEnd w:id="249"/>
      <w:bookmarkEnd w:id="250"/>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51" w:name="_Toc32201093"/>
      <w:bookmarkStart w:id="252" w:name="_Toc49661140"/>
      <w:bookmarkStart w:id="253" w:name="_Toc274049715"/>
      <w:r>
        <w:t>Parties Liable for Generation Charges</w:t>
      </w:r>
      <w:bookmarkEnd w:id="251"/>
      <w:bookmarkEnd w:id="252"/>
      <w:bookmarkEnd w:id="253"/>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54" w:name="_Toc274049716"/>
      <w:bookmarkStart w:id="255" w:name="_Toc32201094"/>
      <w:bookmarkStart w:id="256" w:name="_Toc49661141"/>
      <w:r>
        <w:t>Structure of Generation Charges</w:t>
      </w:r>
      <w:bookmarkEnd w:id="254"/>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1B32B2">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1B32B2">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1B32B2">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57" w:name="_Toc274049717"/>
      <w:r>
        <w:t>Basis of Wider Generation Charges</w:t>
      </w:r>
      <w:bookmarkEnd w:id="255"/>
      <w:bookmarkEnd w:id="256"/>
      <w:bookmarkEnd w:id="257"/>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58" w:name="_Toc274049718"/>
      <w:r w:rsidRPr="00887323">
        <w:rPr>
          <w:rFonts w:ascii="Arial" w:hAnsi="Arial" w:cs="Arial"/>
          <w:b/>
        </w:rPr>
        <w:t>Generation with positive wider tariffs</w:t>
      </w:r>
      <w:bookmarkEnd w:id="258"/>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59" w:name="_Ref272935596"/>
      <w:r>
        <w:t>The short-term chargeable capacity for Power Stations situated with positive generation tariffs is any approved STTEC or LDTEC applicable to that Power Station during a valid STTEC Period or LDTEC Period, as appropriate.</w:t>
      </w:r>
      <w:bookmarkEnd w:id="259"/>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62" w:name="_Toc49661143"/>
      <w:bookmarkStart w:id="263" w:name="_Toc274049719"/>
      <w:r w:rsidRPr="004248A1">
        <w:rPr>
          <w:rFonts w:ascii="Arial" w:hAnsi="Arial" w:cs="Arial"/>
          <w:b/>
        </w:rPr>
        <w:t xml:space="preserve">Generation with negative wider </w:t>
      </w:r>
      <w:bookmarkEnd w:id="262"/>
      <w:r w:rsidRPr="004248A1">
        <w:rPr>
          <w:rFonts w:ascii="Arial" w:hAnsi="Arial" w:cs="Arial"/>
          <w:b/>
        </w:rPr>
        <w:t>tariffs</w:t>
      </w:r>
      <w:bookmarkEnd w:id="263"/>
    </w:p>
    <w:p w14:paraId="5B84D42C" w14:textId="77777777" w:rsidR="006661FE" w:rsidRDefault="006661FE" w:rsidP="007D27B2">
      <w:pPr>
        <w:pStyle w:val="1"/>
        <w:numPr>
          <w:ilvl w:val="0"/>
          <w:numId w:val="73"/>
        </w:numPr>
        <w:jc w:val="both"/>
      </w:pPr>
      <w:bookmarkStart w:id="264"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65"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65"/>
    </w:p>
    <w:bookmarkEnd w:id="264"/>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66" w:name="_Toc274049720"/>
      <w:r>
        <w:t>Basis of Local Generation Charges</w:t>
      </w:r>
      <w:bookmarkEnd w:id="266"/>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67" w:name="_Toc497131273"/>
      <w:bookmarkStart w:id="268" w:name="_Toc32201095"/>
      <w:bookmarkStart w:id="269" w:name="_Toc49661145"/>
      <w:bookmarkStart w:id="270" w:name="_Toc274049722"/>
      <w:bookmarkStart w:id="271" w:name="_Hlt497625183"/>
      <w:r>
        <w:t>Monthly Charges</w:t>
      </w:r>
      <w:bookmarkEnd w:id="267"/>
      <w:bookmarkEnd w:id="268"/>
      <w:bookmarkEnd w:id="269"/>
      <w:bookmarkEnd w:id="270"/>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72" w:name="_Hlt532284319"/>
      <w:bookmarkStart w:id="273" w:name="_Ref272933161"/>
      <w:bookmarkEnd w:id="272"/>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73"/>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74" w:name="_Toc274049723"/>
      <w:r>
        <w:t>Ad hoc Charges</w:t>
      </w:r>
      <w:bookmarkEnd w:id="274"/>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75" w:name="_Toc274049724"/>
      <w:r w:rsidRPr="00FE2E3E">
        <w:t>Embedded Transmission Use of System Charges “ETUoS”</w:t>
      </w:r>
      <w:bookmarkEnd w:id="275"/>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76"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76"/>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1B32B2"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77" w:name="_Hlk155617635"/>
      <w:r w:rsidR="00CC06E2" w:rsidRPr="00CD5631">
        <w:rPr>
          <w:u w:val="single"/>
          <w:vertAlign w:val="subscript"/>
        </w:rPr>
        <w:t>DNO</w:t>
      </w:r>
      <w:bookmarkEnd w:id="277"/>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78" w:name="_Toc32201096"/>
      <w:bookmarkStart w:id="279" w:name="_Toc49661146"/>
      <w:bookmarkStart w:id="280" w:name="_Toc274049725"/>
      <w:r>
        <w:t>Reconciliation of Generation Charges</w:t>
      </w:r>
      <w:bookmarkEnd w:id="278"/>
      <w:bookmarkEnd w:id="279"/>
      <w:bookmarkEnd w:id="280"/>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477A40F"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648E3">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81" w:name="_Toc32201097"/>
      <w:bookmarkStart w:id="282" w:name="_Toc49661147"/>
      <w:bookmarkStart w:id="283" w:name="_Toc274049726"/>
      <w:bookmarkEnd w:id="271"/>
      <w:r>
        <w:t>Further Information</w:t>
      </w:r>
      <w:bookmarkEnd w:id="281"/>
      <w:bookmarkEnd w:id="282"/>
      <w:bookmarkEnd w:id="283"/>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84" w:name="_Toc32201098"/>
      <w:r>
        <w:br w:type="page"/>
      </w:r>
      <w:bookmarkStart w:id="285" w:name="_Toc49661148"/>
      <w:bookmarkStart w:id="286" w:name="_Toc274049727"/>
      <w:r w:rsidRPr="00FE40FB">
        <w:rPr>
          <w:color w:val="auto"/>
          <w:sz w:val="28"/>
          <w:szCs w:val="28"/>
        </w:rPr>
        <w:lastRenderedPageBreak/>
        <w:t>14.19 Data Requirements</w:t>
      </w:r>
      <w:bookmarkEnd w:id="284"/>
      <w:bookmarkEnd w:id="285"/>
      <w:bookmarkEnd w:id="286"/>
    </w:p>
    <w:p w14:paraId="1B1F56AD" w14:textId="77777777" w:rsidR="006661FE" w:rsidRDefault="006661FE" w:rsidP="006661FE">
      <w:pPr>
        <w:pStyle w:val="Heading2"/>
      </w:pPr>
    </w:p>
    <w:p w14:paraId="1C4CFCE6" w14:textId="77777777" w:rsidR="006661FE" w:rsidRDefault="006661FE" w:rsidP="006661FE">
      <w:pPr>
        <w:pStyle w:val="Heading2"/>
      </w:pPr>
      <w:bookmarkStart w:id="287" w:name="_Toc32201099"/>
      <w:bookmarkStart w:id="288" w:name="_Toc49661149"/>
      <w:bookmarkStart w:id="289" w:name="_Toc274049728"/>
      <w:r>
        <w:t>Data Required for Charge Setting</w:t>
      </w:r>
      <w:bookmarkEnd w:id="287"/>
      <w:bookmarkEnd w:id="288"/>
      <w:bookmarkEnd w:id="289"/>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90" w:name="_Toc32201100"/>
      <w:bookmarkStart w:id="291" w:name="_Toc49661150"/>
      <w:bookmarkStart w:id="292" w:name="_Toc274049729"/>
      <w:r>
        <w:t>Data Required for Calculating Users’ Charges</w:t>
      </w:r>
      <w:bookmarkEnd w:id="290"/>
      <w:bookmarkEnd w:id="291"/>
      <w:bookmarkEnd w:id="292"/>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93" w:name="_Toc32201101"/>
      <w:r>
        <w:br w:type="page"/>
      </w:r>
      <w:bookmarkStart w:id="294" w:name="_Toc49661151"/>
      <w:bookmarkStart w:id="295" w:name="_Toc274049730"/>
      <w:r w:rsidRPr="00FE40FB">
        <w:rPr>
          <w:color w:val="auto"/>
          <w:sz w:val="28"/>
          <w:szCs w:val="28"/>
        </w:rPr>
        <w:lastRenderedPageBreak/>
        <w:t>14.20 Applications</w:t>
      </w:r>
      <w:bookmarkEnd w:id="293"/>
      <w:bookmarkEnd w:id="294"/>
      <w:bookmarkEnd w:id="295"/>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96" w:name="_Ref531603538"/>
      <w:bookmarkStart w:id="297" w:name="_Toc32201102"/>
      <w:r>
        <w:br w:type="page"/>
      </w:r>
      <w:bookmarkStart w:id="298" w:name="_Toc49661152"/>
      <w:bookmarkStart w:id="299" w:name="_Toc274049731"/>
      <w:bookmarkEnd w:id="296"/>
      <w:bookmarkEnd w:id="297"/>
      <w:r w:rsidRPr="00FE40FB">
        <w:rPr>
          <w:color w:val="auto"/>
        </w:rPr>
        <w:lastRenderedPageBreak/>
        <w:t xml:space="preserve">14.21 </w:t>
      </w:r>
      <w:r w:rsidRPr="00FE40FB">
        <w:rPr>
          <w:color w:val="auto"/>
          <w:sz w:val="28"/>
          <w:szCs w:val="28"/>
        </w:rPr>
        <w:t>Transport Model Example</w:t>
      </w:r>
      <w:bookmarkEnd w:id="298"/>
      <w:bookmarkEnd w:id="299"/>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1B32B2"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79884571"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47E4F"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AE9FB8"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40A1EE"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1B32B2"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79884572"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1B32B2"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79884573"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1B32B2"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79884574"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1B32B2"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79884575"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1B32B2"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79884576"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0A1E9F"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12602C52"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00" w:name="_Toc32201103"/>
      <w:r>
        <w:br w:type="page"/>
      </w:r>
      <w:bookmarkStart w:id="301" w:name="_Toc49661153"/>
      <w:bookmarkStart w:id="302"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300"/>
      <w:bookmarkEnd w:id="301"/>
      <w:bookmarkEnd w:id="302"/>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8C024"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03" w:name="_Toc32201104"/>
      <w:bookmarkStart w:id="304" w:name="_Toc49661154"/>
      <w:bookmarkStart w:id="305"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03"/>
      <w:bookmarkEnd w:id="304"/>
      <w:bookmarkEnd w:id="305"/>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306" w:name="_Ref491664379"/>
      <w:bookmarkStart w:id="307" w:name="_Toc32201105"/>
      <w:r w:rsidRPr="004248A1">
        <w:rPr>
          <w:rFonts w:ascii="Arial" w:hAnsi="Arial" w:cs="Arial"/>
          <w:sz w:val="22"/>
          <w:szCs w:val="22"/>
        </w:rPr>
        <w:br w:type="page"/>
      </w:r>
      <w:bookmarkStart w:id="308" w:name="_Toc49661155"/>
      <w:bookmarkStart w:id="309"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306"/>
      <w:bookmarkEnd w:id="307"/>
      <w:bookmarkEnd w:id="308"/>
      <w:bookmarkEnd w:id="309"/>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310" w:name="_Hlt479666837"/>
      <w:bookmarkStart w:id="311" w:name="_Hlt506623598"/>
      <w:bookmarkEnd w:id="310"/>
      <w:bookmarkEnd w:id="311"/>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12" w:name="_Toc946728"/>
    </w:p>
    <w:p w14:paraId="2D914181" w14:textId="77777777" w:rsidR="006661FE" w:rsidRPr="004248A1" w:rsidRDefault="006661FE" w:rsidP="006661FE">
      <w:pPr>
        <w:pStyle w:val="Heading2"/>
        <w:rPr>
          <w:rFonts w:ascii="Arial" w:hAnsi="Arial" w:cs="Arial"/>
        </w:rPr>
      </w:pPr>
      <w:bookmarkStart w:id="313" w:name="_Toc32201106"/>
      <w:bookmarkStart w:id="314" w:name="_Toc49661156"/>
      <w:bookmarkStart w:id="315" w:name="_Toc274049735"/>
      <w:r w:rsidRPr="004248A1">
        <w:rPr>
          <w:rFonts w:ascii="Arial" w:hAnsi="Arial" w:cs="Arial"/>
        </w:rPr>
        <w:t>Monthly Charges</w:t>
      </w:r>
      <w:bookmarkEnd w:id="312"/>
      <w:bookmarkEnd w:id="313"/>
      <w:bookmarkEnd w:id="314"/>
      <w:bookmarkEnd w:id="315"/>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316" w:name="_Toc946729"/>
      <w:bookmarkStart w:id="317" w:name="_Toc32201107"/>
      <w:bookmarkStart w:id="318" w:name="_Toc49661157"/>
      <w:bookmarkStart w:id="319" w:name="_Toc274049736"/>
      <w:r>
        <w:t>Initial Reconciliation (Part 1</w:t>
      </w:r>
      <w:r w:rsidR="003A0CB9">
        <w:t>a</w:t>
      </w:r>
      <w:r>
        <w:t>)</w:t>
      </w:r>
      <w:bookmarkEnd w:id="316"/>
      <w:bookmarkEnd w:id="317"/>
      <w:bookmarkEnd w:id="318"/>
      <w:bookmarkEnd w:id="319"/>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320" w:name="_Toc946730"/>
      <w:bookmarkStart w:id="321" w:name="_Toc32201108"/>
      <w:bookmarkStart w:id="322" w:name="_Toc49661158"/>
      <w:bookmarkStart w:id="323" w:name="_Toc274049737"/>
      <w:r w:rsidRPr="008E4447">
        <w:rPr>
          <w:rFonts w:ascii="Arial" w:hAnsi="Arial" w:cs="Arial"/>
          <w:szCs w:val="22"/>
        </w:rPr>
        <w:t>Initial Reconciliation (Part 2)</w:t>
      </w:r>
      <w:bookmarkEnd w:id="320"/>
      <w:bookmarkEnd w:id="321"/>
      <w:bookmarkEnd w:id="322"/>
      <w:bookmarkEnd w:id="323"/>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1B32B2"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324" w:name="_Toc946732"/>
      <w:bookmarkStart w:id="325" w:name="_Toc32201109"/>
      <w:bookmarkStart w:id="326"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324"/>
    <w:bookmarkEnd w:id="325"/>
    <w:bookmarkEnd w:id="326"/>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27" w:name="_Ref531684937"/>
      <w:bookmarkStart w:id="328" w:name="_Toc32201110"/>
      <w:r w:rsidRPr="008E4447">
        <w:rPr>
          <w:rFonts w:ascii="Arial" w:hAnsi="Arial" w:cs="Arial"/>
          <w:sz w:val="22"/>
          <w:szCs w:val="22"/>
        </w:rPr>
        <w:br w:type="page"/>
      </w:r>
      <w:bookmarkStart w:id="329" w:name="_Toc274049739"/>
      <w:bookmarkStart w:id="330"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29"/>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5A71A1"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7B655"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7D42FF"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31" w:name="_Hlt501343668"/>
      <w:bookmarkStart w:id="332" w:name="_Hlt488742812"/>
      <w:bookmarkStart w:id="333" w:name="_Toc32201111"/>
      <w:bookmarkStart w:id="334" w:name="_Toc49661161"/>
      <w:bookmarkStart w:id="335" w:name="_Toc274049740"/>
      <w:bookmarkEnd w:id="327"/>
      <w:bookmarkEnd w:id="328"/>
      <w:bookmarkEnd w:id="330"/>
      <w:bookmarkEnd w:id="331"/>
      <w:bookmarkEnd w:id="332"/>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33"/>
      <w:bookmarkEnd w:id="334"/>
      <w:bookmarkEnd w:id="335"/>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36" w:name="_Toc32201112"/>
      <w:bookmarkStart w:id="337" w:name="_Toc49661162"/>
      <w:bookmarkStart w:id="338" w:name="_Toc274049741"/>
      <w:r>
        <w:t>Demand Charges</w:t>
      </w:r>
      <w:bookmarkEnd w:id="336"/>
      <w:bookmarkEnd w:id="337"/>
      <w:bookmarkEnd w:id="338"/>
    </w:p>
    <w:p w14:paraId="6FFEEB6C" w14:textId="77777777" w:rsidR="00E010AE" w:rsidRDefault="001B32B2" w:rsidP="006661FE">
      <w:pPr>
        <w:pStyle w:val="1"/>
        <w:jc w:val="both"/>
      </w:pPr>
      <w:bookmarkStart w:id="339" w:name="_Toc32201113"/>
      <w:bookmarkStart w:id="340"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6" ShapeID="_x0000_s2083" DrawAspect="Content" ObjectID="_1779884577" r:id="rId106"/>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41" w:name="OLE_LINK9"/>
      <w:bookmarkStart w:id="342" w:name="OLE_LINK12"/>
      <w:bookmarkEnd w:id="339"/>
      <w:bookmarkEnd w:id="340"/>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41"/>
      <w:bookmarkEnd w:id="342"/>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43"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43"/>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44"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44"/>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45"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45"/>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46"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46"/>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47" w:name="_Toc70749747"/>
      <w:bookmarkStart w:id="348"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47"/>
      <w:bookmarkEnd w:id="348"/>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49"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349"/>
    </w:p>
    <w:p w14:paraId="70CE6CDB" w14:textId="77777777" w:rsidR="006661FE" w:rsidRDefault="006661FE">
      <w:pPr>
        <w:pStyle w:val="1"/>
        <w:jc w:val="both"/>
      </w:pPr>
    </w:p>
    <w:p w14:paraId="3A32FE67" w14:textId="77777777" w:rsidR="006661FE" w:rsidRPr="007B2988" w:rsidRDefault="006661FE" w:rsidP="006661FE">
      <w:pPr>
        <w:pStyle w:val="Heading2"/>
      </w:pPr>
      <w:bookmarkStart w:id="350" w:name="_Toc274049748"/>
      <w:r w:rsidRPr="007B2988">
        <w:t>Stability of tariffs</w:t>
      </w:r>
      <w:bookmarkEnd w:id="350"/>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51" w:name="_Toc274049749"/>
      <w:r w:rsidRPr="007B2988">
        <w:t>Predictability of tariffs</w:t>
      </w:r>
      <w:bookmarkEnd w:id="351"/>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352" w:name="_Toc3598575"/>
      <w:bookmarkStart w:id="353" w:name="_Toc35675434"/>
      <w:bookmarkStart w:id="354"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52"/>
    <w:bookmarkEnd w:id="353"/>
    <w:bookmarkEnd w:id="354"/>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55" w:name="_Hlt474031874"/>
      <w:bookmarkEnd w:id="355"/>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356"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356"/>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1B32B2"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1B32B2"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1B32B2"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1B32B2"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1B32B2"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1B32B2"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m:t>
              </m:r>
              <m:r>
                <w:rPr>
                  <w:rFonts w:ascii="Cambria Math" w:hAnsi="Cambria Math"/>
                  <w:sz w:val="22"/>
                  <w:lang w:eastAsia="en-US"/>
                </w:rPr>
                <m:t>d</m:t>
              </m:r>
              <m:r>
                <w:rPr>
                  <w:rFonts w:ascii="Cambria Math" w:hAnsi="Cambria Math"/>
                  <w:sz w:val="22"/>
                  <w:lang w:eastAsia="en-US"/>
                </w:rPr>
                <m:t>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57"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57"/>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1B32B2"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1B32B2"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m:t>
              </m:r>
              <m:r>
                <w:rPr>
                  <w:rFonts w:ascii="Cambria Math" w:hAnsi="Cambria Math" w:cs="Arial"/>
                  <w:sz w:val="22"/>
                  <w:szCs w:val="22"/>
                </w:rPr>
                <m:t>D</m:t>
              </m:r>
              <m:r>
                <w:rPr>
                  <w:rFonts w:ascii="Cambria Math" w:hAnsi="Cambria Math" w:cs="Arial"/>
                  <w:sz w:val="22"/>
                  <w:szCs w:val="22"/>
                </w:rPr>
                <m:t xml:space="preserve">%) * </m:t>
              </m:r>
              <m:r>
                <w:rPr>
                  <w:rFonts w:ascii="Cambria Math" w:hAnsi="Cambria Math" w:cs="Arial"/>
                  <w:sz w:val="22"/>
                  <w:szCs w:val="22"/>
                </w:rPr>
                <m:t>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r>
            <w:rPr>
              <w:rFonts w:ascii="Cambria Math" w:hAnsi="Cambria Math" w:cs="Arial"/>
            </w:rPr>
            <m:t>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BSUoSFXCd</w:t>
      </w:r>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25pt;height:21.75pt" o:ole="">
                  <v:imagedata r:id="rId109" o:title=""/>
                </v:shape>
                <o:OLEObject Type="Embed" ProgID="Equation.3" ShapeID="_x0000_i1032" DrawAspect="Content" ObjectID="_1779884568"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75pt;height:21.75pt" o:ole="">
                  <v:imagedata r:id="rId111" o:title=""/>
                </v:shape>
                <o:OLEObject Type="Embed" ProgID="Equation.3" ShapeID="_x0000_i1033" DrawAspect="Content" ObjectID="_1779884569"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75pt;height:21.75pt" o:ole="">
                  <v:imagedata r:id="rId113" o:title=""/>
                </v:shape>
                <o:OLEObject Type="Embed" ProgID="Equation.3" ShapeID="_x0000_i1034" DrawAspect="Content" ObjectID="_1779884570"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358" w:name="BSUoSend"/>
      <w:bookmarkEnd w:id="358"/>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87292" w14:textId="77777777" w:rsidR="00CA5BAD" w:rsidRDefault="00CA5BAD" w:rsidP="001046D7">
      <w:pPr>
        <w:pStyle w:val="LogoCaption"/>
      </w:pPr>
      <w:r>
        <w:separator/>
      </w:r>
    </w:p>
  </w:endnote>
  <w:endnote w:type="continuationSeparator" w:id="0">
    <w:p w14:paraId="225D35C8" w14:textId="77777777" w:rsidR="00CA5BAD" w:rsidRDefault="00CA5BAD" w:rsidP="001046D7">
      <w:pPr>
        <w:pStyle w:val="LogoCaption"/>
      </w:pPr>
      <w:r>
        <w:continuationSeparator/>
      </w:r>
    </w:p>
  </w:endnote>
  <w:endnote w:type="continuationNotice" w:id="1">
    <w:p w14:paraId="292737F6" w14:textId="77777777" w:rsidR="00CA5BAD" w:rsidRDefault="00CA5B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76017733" w:rsidR="00CD5631" w:rsidRDefault="00CD5631">
    <w:pPr>
      <w:pStyle w:val="Footer"/>
    </w:pPr>
    <w:r>
      <w:fldChar w:fldCharType="begin"/>
    </w:r>
    <w:r>
      <w:instrText xml:space="preserve"> DOCPROPERTY "DocID" \* MERGEFORMAT </w:instrText>
    </w:r>
    <w:r>
      <w:fldChar w:fldCharType="separate"/>
    </w:r>
    <w:r w:rsidR="007648E3">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388BBE35"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B461C7">
      <w:rPr>
        <w:rFonts w:ascii="Arial" w:hAnsi="Arial" w:cs="Arial"/>
        <w:sz w:val="18"/>
        <w:szCs w:val="18"/>
      </w:rPr>
      <w:t>c</w:t>
    </w:r>
    <w:r>
      <w:rPr>
        <w:rFonts w:ascii="Arial" w:hAnsi="Arial" w:cs="Arial"/>
        <w:sz w:val="18"/>
        <w:szCs w:val="18"/>
      </w:rPr>
      <w:t xml:space="preserve"> – </w:t>
    </w:r>
    <w:r w:rsidR="00404699">
      <w:rPr>
        <w:rFonts w:ascii="Arial" w:hAnsi="Arial" w:cs="Arial"/>
        <w:sz w:val="18"/>
        <w:szCs w:val="18"/>
      </w:rPr>
      <w:t>0</w:t>
    </w:r>
    <w:r w:rsidR="003C1BDF">
      <w:rPr>
        <w:rFonts w:ascii="Arial" w:hAnsi="Arial" w:cs="Arial"/>
        <w:sz w:val="18"/>
        <w:szCs w:val="18"/>
      </w:rPr>
      <w:t>6</w:t>
    </w:r>
    <w:r w:rsidR="00404699">
      <w:rPr>
        <w:rFonts w:ascii="Arial" w:hAnsi="Arial" w:cs="Arial"/>
        <w:sz w:val="18"/>
        <w:szCs w:val="18"/>
      </w:rPr>
      <w:t xml:space="preserve"> </w:t>
    </w:r>
    <w:r w:rsidR="003C1BDF">
      <w:rPr>
        <w:rFonts w:ascii="Arial" w:hAnsi="Arial" w:cs="Arial"/>
        <w:sz w:val="18"/>
        <w:szCs w:val="18"/>
      </w:rPr>
      <w:t>June</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7F2E1" w14:textId="77777777" w:rsidR="00CA5BAD" w:rsidRDefault="00CA5BAD" w:rsidP="001046D7">
      <w:pPr>
        <w:pStyle w:val="LogoCaption"/>
      </w:pPr>
      <w:r>
        <w:separator/>
      </w:r>
    </w:p>
  </w:footnote>
  <w:footnote w:type="continuationSeparator" w:id="0">
    <w:p w14:paraId="1C6D0161" w14:textId="77777777" w:rsidR="00CA5BAD" w:rsidRDefault="00CA5BAD" w:rsidP="001046D7">
      <w:pPr>
        <w:pStyle w:val="LogoCaption"/>
      </w:pPr>
      <w:r>
        <w:continuationSeparator/>
      </w:r>
    </w:p>
  </w:footnote>
  <w:footnote w:type="continuationNotice" w:id="1">
    <w:p w14:paraId="0A13E9F9" w14:textId="77777777" w:rsidR="00CA5BAD" w:rsidRDefault="00CA5BAD"/>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60" w:name="OLE_LINK4"/>
      <w:bookmarkStart w:id="261" w:name="OLE_LINK5"/>
      <w:r w:rsidRPr="00222B22">
        <w:rPr>
          <w:rFonts w:cs="Arial"/>
          <w:sz w:val="18"/>
          <w:szCs w:val="18"/>
        </w:rPr>
        <w:t xml:space="preserve">LDTEC Indicative Block Offer </w:t>
      </w:r>
      <w:bookmarkEnd w:id="260"/>
      <w:bookmarkEnd w:id="261"/>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59"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60" w:name="bmkLogoCaptionEven" w:colFirst="0" w:colLast="0"/>
          <w:bookmarkEnd w:id="359"/>
        </w:p>
      </w:tc>
    </w:tr>
    <w:bookmarkEnd w:id="360"/>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0A235825"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3C1BDF">
      <w:rPr>
        <w:rFonts w:ascii="Arial" w:hAnsi="Arial" w:cs="Arial"/>
        <w:sz w:val="18"/>
        <w:szCs w:val="18"/>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61"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62" w:name="bmkLogoCaption" w:colFirst="0" w:colLast="0"/>
          <w:bookmarkEnd w:id="361"/>
        </w:p>
      </w:tc>
    </w:tr>
    <w:bookmarkEnd w:id="362"/>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formatting="1" w:enforcement="1" w:cryptProviderType="rsaAES" w:cryptAlgorithmClass="hash" w:cryptAlgorithmType="typeAny" w:cryptAlgorithmSid="14" w:cryptSpinCount="100000" w:hash="9Ydb09bl7N1j3li45uV5jA+DPTFg4jcM1h2pZK7+srglHNY+9XvbdA5oCsEvtPbFJLNfOYRKsl4wAsgCIH5uBQ==" w:salt="PaGVTGjVc+0SRB+X46wudA=="/>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1B32"/>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31A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2B2"/>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309"/>
    <w:rsid w:val="0079487F"/>
    <w:rsid w:val="007969CD"/>
    <w:rsid w:val="0079786A"/>
    <w:rsid w:val="007A17A9"/>
    <w:rsid w:val="007A3879"/>
    <w:rsid w:val="007A46A7"/>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4FDC"/>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61C7"/>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BAD"/>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7A5"/>
    <w:rsid w:val="00E02B41"/>
    <w:rsid w:val="00E0322E"/>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3F67"/>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6A68"/>
    <w:rsid w:val="00FE7D64"/>
    <w:rsid w:val="00FF152E"/>
    <w:rsid w:val="00FF4DF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9.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oleObject7.bin"/><Relationship Id="rId114" Type="http://schemas.openxmlformats.org/officeDocument/2006/relationships/oleObject" Target="embeddings/oleObject10.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8.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73174AC9-19D2-4651-BECE-15F80D782ABC}">
  <ds:schemaRefs>
    <ds:schemaRef ds:uri="http://www.imanage.com/work/xmlschema"/>
  </ds:schemaRefs>
</ds:datastoreItem>
</file>

<file path=customXml/itemProps5.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151</Pages>
  <Words>44537</Words>
  <Characters>253864</Characters>
  <Application>Microsoft Office Word</Application>
  <DocSecurity>0</DocSecurity>
  <Lines>2115</Lines>
  <Paragraphs>595</Paragraphs>
  <ScaleCrop>false</ScaleCrop>
  <LinksUpToDate>false</LinksUpToDate>
  <CharactersWithSpaces>297806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1</cp:revision>
  <dcterms:created xsi:type="dcterms:W3CDTF">2024-06-06T10:31:00Z</dcterms:created>
  <dcterms:modified xsi:type="dcterms:W3CDTF">2024-06-14T14:36:00Z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